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C13F" w14:textId="77777777"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345043">
        <w:rPr>
          <w:rFonts w:asciiTheme="minorHAnsi" w:hAnsiTheme="minorHAnsi" w:cs="Arial"/>
          <w:b/>
          <w:sz w:val="20"/>
          <w:szCs w:val="20"/>
        </w:rPr>
        <w:t>3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543C3F7D" w14:textId="77777777"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14:paraId="265C81B1" w14:textId="77777777"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14:paraId="45E830A0" w14:textId="77777777"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14:paraId="779E5558" w14:textId="77777777"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14:paraId="76922DBC" w14:textId="77777777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14:paraId="103D0E67" w14:textId="77777777"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14:paraId="115E3B98" w14:textId="77777777"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14:paraId="6720F635" w14:textId="2D626C62" w:rsidR="00EC3B81" w:rsidRPr="0060202F" w:rsidRDefault="00BB2F73" w:rsidP="00130AE8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387BD8">
              <w:rPr>
                <w:rFonts w:asciiTheme="minorHAnsi" w:hAnsiTheme="minorHAnsi" w:cs="Arial"/>
                <w:sz w:val="20"/>
                <w:szCs w:val="20"/>
              </w:rPr>
              <w:t>24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67019D">
              <w:rPr>
                <w:rFonts w:asciiTheme="minorHAnsi" w:hAnsiTheme="minorHAnsi" w:cs="Arial"/>
                <w:sz w:val="20"/>
                <w:szCs w:val="20"/>
              </w:rPr>
              <w:t>ма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14:paraId="60F1875F" w14:textId="77777777"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14:paraId="2CE32DF1" w14:textId="77777777"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14:paraId="226635A4" w14:textId="77777777"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14:paraId="4624AC2B" w14:textId="77777777"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14:paraId="07EDD46D" w14:textId="77777777"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14:paraId="49FB152A" w14:textId="77777777"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14:paraId="4067D59B" w14:textId="77777777"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6A7A83FB" w14:textId="77777777"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14:paraId="79262ADE" w14:textId="77777777"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14:paraId="48477C10" w14:textId="77777777"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14:paraId="796F3D90" w14:textId="77777777"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14:paraId="3B99AFA7" w14:textId="77777777"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14:paraId="11F47AB4" w14:textId="77777777"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14:paraId="6B14077B" w14:textId="77777777"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345043">
        <w:rPr>
          <w:rFonts w:asciiTheme="minorHAnsi" w:hAnsiTheme="minorHAnsi" w:cs="Arial"/>
          <w:sz w:val="20"/>
          <w:szCs w:val="20"/>
        </w:rPr>
        <w:t>3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14:paraId="7A6FED72" w14:textId="77777777"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 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14:paraId="32F520AE" w14:textId="77777777"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130AE8">
        <w:rPr>
          <w:rFonts w:asciiTheme="minorHAnsi" w:hAnsiTheme="minorHAnsi" w:cs="Arial"/>
          <w:b/>
          <w:sz w:val="20"/>
          <w:szCs w:val="20"/>
        </w:rPr>
        <w:t>26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мая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</w:p>
    <w:p w14:paraId="00F38D34" w14:textId="77777777"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14:paraId="1A7CBD23" w14:textId="77777777"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14:paraId="3E70B8DD" w14:textId="77777777"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14:paraId="0570D0C4" w14:textId="77777777"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14:paraId="54059C29" w14:textId="77777777"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14:paraId="7644AA22" w14:textId="77777777"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14:paraId="397EAF64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433FC10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7FDC178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14:paraId="1814F5E4" w14:textId="77777777" w:rsidTr="00C12587">
        <w:tc>
          <w:tcPr>
            <w:tcW w:w="2338" w:type="dxa"/>
            <w:vAlign w:val="center"/>
          </w:tcPr>
          <w:p w14:paraId="4C1B6F2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53845DF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14:paraId="7A26CE66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7729F1A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1F28C553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14:paraId="5151103D" w14:textId="77777777" w:rsidTr="00C12587">
        <w:tc>
          <w:tcPr>
            <w:tcW w:w="2338" w:type="dxa"/>
            <w:vAlign w:val="center"/>
          </w:tcPr>
          <w:p w14:paraId="3DC929A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95086D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14:paraId="21265FD7" w14:textId="77777777" w:rsidTr="00C12587">
        <w:tc>
          <w:tcPr>
            <w:tcW w:w="2338" w:type="dxa"/>
            <w:vAlign w:val="center"/>
          </w:tcPr>
          <w:p w14:paraId="2DE8C7DB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5647F247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14:paraId="28693CAE" w14:textId="77777777" w:rsidTr="00C12587">
        <w:tc>
          <w:tcPr>
            <w:tcW w:w="2338" w:type="dxa"/>
            <w:vAlign w:val="center"/>
          </w:tcPr>
          <w:p w14:paraId="583790F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6C18070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14:paraId="0B82B702" w14:textId="77777777" w:rsidTr="00C12587">
        <w:tc>
          <w:tcPr>
            <w:tcW w:w="2338" w:type="dxa"/>
            <w:vAlign w:val="center"/>
          </w:tcPr>
          <w:p w14:paraId="6849999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A95AFB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387BD8" w14:paraId="531669CB" w14:textId="77777777" w:rsidTr="00C12587">
        <w:tc>
          <w:tcPr>
            <w:tcW w:w="2338" w:type="dxa"/>
            <w:vAlign w:val="center"/>
          </w:tcPr>
          <w:p w14:paraId="30B36BB2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6E374655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14:paraId="59920D55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14:paraId="344990C2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1DE56A8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14:paraId="0533EE4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14:paraId="449386F7" w14:textId="77777777" w:rsidTr="00C12587">
        <w:trPr>
          <w:trHeight w:val="235"/>
        </w:trPr>
        <w:tc>
          <w:tcPr>
            <w:tcW w:w="2338" w:type="dxa"/>
            <w:vAlign w:val="center"/>
          </w:tcPr>
          <w:p w14:paraId="0543305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7DA1D5C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109052, г.Москва, ул.Новохохловская, д.23, стр.1</w:t>
            </w:r>
          </w:p>
        </w:tc>
      </w:tr>
      <w:tr w:rsidR="00C01E6C" w:rsidRPr="0060202F" w14:paraId="5B50E0DA" w14:textId="77777777" w:rsidTr="00C12587">
        <w:tc>
          <w:tcPr>
            <w:tcW w:w="2338" w:type="dxa"/>
            <w:vAlign w:val="center"/>
          </w:tcPr>
          <w:p w14:paraId="6AAD90D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1F9968A9" w14:textId="77777777"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14:paraId="4DB7AE9E" w14:textId="77777777" w:rsidTr="00C12587">
        <w:tc>
          <w:tcPr>
            <w:tcW w:w="2338" w:type="dxa"/>
            <w:vAlign w:val="center"/>
          </w:tcPr>
          <w:p w14:paraId="48CEF3A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665E2B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14:paraId="501B9118" w14:textId="77777777" w:rsidTr="00C12587">
        <w:tc>
          <w:tcPr>
            <w:tcW w:w="2338" w:type="dxa"/>
            <w:vAlign w:val="center"/>
          </w:tcPr>
          <w:p w14:paraId="1AB2D45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5987F700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14:paraId="0F4C71AA" w14:textId="77777777" w:rsidTr="00C12587">
        <w:tc>
          <w:tcPr>
            <w:tcW w:w="2338" w:type="dxa"/>
            <w:vAlign w:val="center"/>
          </w:tcPr>
          <w:p w14:paraId="4C9A143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E077626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14:paraId="0518B986" w14:textId="77777777" w:rsidTr="00C12587">
        <w:tc>
          <w:tcPr>
            <w:tcW w:w="2338" w:type="dxa"/>
            <w:vAlign w:val="center"/>
          </w:tcPr>
          <w:p w14:paraId="02B142C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55B92B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14:paraId="436037F6" w14:textId="77777777" w:rsidTr="00C12587">
        <w:tc>
          <w:tcPr>
            <w:tcW w:w="2338" w:type="dxa"/>
            <w:vAlign w:val="center"/>
          </w:tcPr>
          <w:p w14:paraId="20920CE5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1E055E0C" w14:textId="77777777"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14:paraId="4EF5B652" w14:textId="77777777"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14:paraId="5492E196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5D4FBFD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577F956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14:paraId="54BC6D0B" w14:textId="77777777" w:rsidTr="00C12587">
        <w:tc>
          <w:tcPr>
            <w:tcW w:w="2338" w:type="dxa"/>
            <w:vAlign w:val="center"/>
          </w:tcPr>
          <w:p w14:paraId="21E5238A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6E913C1F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14:paraId="0CFEEEF7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5BB01B8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0E1D16C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14:paraId="777583C0" w14:textId="77777777" w:rsidTr="00C12587">
        <w:tc>
          <w:tcPr>
            <w:tcW w:w="2338" w:type="dxa"/>
            <w:vAlign w:val="center"/>
          </w:tcPr>
          <w:p w14:paraId="2B222F1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974F8B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14:paraId="263823AE" w14:textId="77777777" w:rsidTr="00C12587">
        <w:tc>
          <w:tcPr>
            <w:tcW w:w="2338" w:type="dxa"/>
            <w:vAlign w:val="center"/>
          </w:tcPr>
          <w:p w14:paraId="724C5AB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76409244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14:paraId="6060ED2A" w14:textId="77777777" w:rsidTr="00C12587">
        <w:tc>
          <w:tcPr>
            <w:tcW w:w="2338" w:type="dxa"/>
            <w:vAlign w:val="center"/>
          </w:tcPr>
          <w:p w14:paraId="52BD901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D4EBACB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14:paraId="4EFADBED" w14:textId="77777777" w:rsidTr="00C12587">
        <w:tc>
          <w:tcPr>
            <w:tcW w:w="2338" w:type="dxa"/>
            <w:vAlign w:val="center"/>
          </w:tcPr>
          <w:p w14:paraId="017741E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728B02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387BD8" w14:paraId="5FA79F96" w14:textId="77777777" w:rsidTr="00C12587">
        <w:tc>
          <w:tcPr>
            <w:tcW w:w="2338" w:type="dxa"/>
            <w:vAlign w:val="center"/>
          </w:tcPr>
          <w:p w14:paraId="08D3FFE6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480CC424" w14:textId="77777777"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14:paraId="2CCD6BA7" w14:textId="77777777"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14:paraId="353A12C3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3CA226F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33BEAE86" w14:textId="77777777"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14:paraId="14D09A25" w14:textId="77777777" w:rsidTr="00C12587">
        <w:tc>
          <w:tcPr>
            <w:tcW w:w="2338" w:type="dxa"/>
            <w:vAlign w:val="center"/>
          </w:tcPr>
          <w:p w14:paraId="0FEE92A4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4E7C623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14:paraId="1F0FC4A1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21B63FD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67BB7F4E" w14:textId="77777777"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14:paraId="112BD4F3" w14:textId="77777777" w:rsidTr="00C12587">
        <w:tc>
          <w:tcPr>
            <w:tcW w:w="2338" w:type="dxa"/>
            <w:vAlign w:val="center"/>
          </w:tcPr>
          <w:p w14:paraId="3AF7208B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5A835F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14:paraId="41CF71FC" w14:textId="77777777" w:rsidTr="00C12587">
        <w:tc>
          <w:tcPr>
            <w:tcW w:w="2338" w:type="dxa"/>
            <w:vAlign w:val="center"/>
          </w:tcPr>
          <w:p w14:paraId="59951DE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48AA216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</w:p>
        </w:tc>
      </w:tr>
      <w:tr w:rsidR="00C01E6C" w:rsidRPr="0060202F" w14:paraId="57049C73" w14:textId="77777777" w:rsidTr="00C12587">
        <w:tc>
          <w:tcPr>
            <w:tcW w:w="2338" w:type="dxa"/>
            <w:vAlign w:val="center"/>
          </w:tcPr>
          <w:p w14:paraId="4E54B20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23E9C7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14:paraId="59E70F1D" w14:textId="77777777" w:rsidTr="00C12587">
        <w:tc>
          <w:tcPr>
            <w:tcW w:w="2338" w:type="dxa"/>
            <w:vAlign w:val="center"/>
          </w:tcPr>
          <w:p w14:paraId="66F2DC3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DF70E2A" w14:textId="77777777"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387BD8" w14:paraId="23B4C782" w14:textId="77777777" w:rsidTr="00C12587">
        <w:tc>
          <w:tcPr>
            <w:tcW w:w="2338" w:type="dxa"/>
            <w:vAlign w:val="center"/>
          </w:tcPr>
          <w:p w14:paraId="103BABAC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5C359AAF" w14:textId="77777777"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14:paraId="0F7C0411" w14:textId="77777777"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14:paraId="05B33B99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69569D1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3AD4830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14:paraId="4CAE2C7C" w14:textId="77777777" w:rsidTr="00C12587">
        <w:tc>
          <w:tcPr>
            <w:tcW w:w="2338" w:type="dxa"/>
            <w:vAlign w:val="center"/>
          </w:tcPr>
          <w:p w14:paraId="48021BD2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14:paraId="13F22CD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Б.Балканский пер., д.20, стр.1</w:t>
            </w:r>
          </w:p>
        </w:tc>
      </w:tr>
      <w:tr w:rsidR="00C01E6C" w:rsidRPr="0060202F" w14:paraId="2AF8DF34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50ED73B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14:paraId="407D88E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14:paraId="4C13741E" w14:textId="77777777" w:rsidTr="00C12587">
        <w:tc>
          <w:tcPr>
            <w:tcW w:w="2338" w:type="dxa"/>
            <w:vAlign w:val="center"/>
          </w:tcPr>
          <w:p w14:paraId="2897A1F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5C2D2C90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14:paraId="06477155" w14:textId="77777777" w:rsidTr="00C12587">
        <w:tc>
          <w:tcPr>
            <w:tcW w:w="2338" w:type="dxa"/>
            <w:vAlign w:val="center"/>
          </w:tcPr>
          <w:p w14:paraId="215A7AA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14:paraId="271FB3F4" w14:textId="77777777"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14:paraId="0C02EAAD" w14:textId="77777777" w:rsidTr="00C12587">
        <w:tc>
          <w:tcPr>
            <w:tcW w:w="2338" w:type="dxa"/>
            <w:vAlign w:val="center"/>
          </w:tcPr>
          <w:p w14:paraId="7DD38D9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37ECA1AB" w14:textId="77777777"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14:paraId="5B0ADD26" w14:textId="77777777" w:rsidTr="00C12587">
        <w:tc>
          <w:tcPr>
            <w:tcW w:w="2338" w:type="dxa"/>
            <w:vAlign w:val="center"/>
          </w:tcPr>
          <w:p w14:paraId="66F1A23F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5EEA3BF4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387BD8" w14:paraId="0B599233" w14:textId="77777777" w:rsidTr="00C12587">
        <w:tc>
          <w:tcPr>
            <w:tcW w:w="2338" w:type="dxa"/>
            <w:vAlign w:val="center"/>
          </w:tcPr>
          <w:p w14:paraId="4AD2EF05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14:paraId="19286218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14:paraId="3D47ECF0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14:paraId="797112B9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064A6E4C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7075FCD3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14:paraId="7DAB9259" w14:textId="77777777" w:rsidTr="00C12587">
        <w:tc>
          <w:tcPr>
            <w:tcW w:w="2338" w:type="dxa"/>
            <w:vAlign w:val="center"/>
          </w:tcPr>
          <w:p w14:paraId="01E84EF4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14:paraId="482990FA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14:paraId="7FDD4C58" w14:textId="77777777" w:rsidTr="00C12587">
        <w:tc>
          <w:tcPr>
            <w:tcW w:w="2338" w:type="dxa"/>
            <w:vAlign w:val="center"/>
          </w:tcPr>
          <w:p w14:paraId="3A1A54C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14:paraId="1F32EDE6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14:paraId="13577623" w14:textId="77777777" w:rsidTr="00C12587">
        <w:tc>
          <w:tcPr>
            <w:tcW w:w="2338" w:type="dxa"/>
            <w:vAlign w:val="center"/>
          </w:tcPr>
          <w:p w14:paraId="67C6CA3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048C918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14:paraId="0C7D558B" w14:textId="77777777" w:rsidTr="00C12587">
        <w:tc>
          <w:tcPr>
            <w:tcW w:w="2338" w:type="dxa"/>
            <w:vAlign w:val="center"/>
          </w:tcPr>
          <w:p w14:paraId="1D5BDD1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683D233A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14:paraId="0F42A247" w14:textId="77777777" w:rsidTr="00C12587">
        <w:tc>
          <w:tcPr>
            <w:tcW w:w="2338" w:type="dxa"/>
            <w:vAlign w:val="center"/>
          </w:tcPr>
          <w:p w14:paraId="3F47776F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BDB12C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14:paraId="0AE57079" w14:textId="77777777" w:rsidTr="00C12587">
        <w:tc>
          <w:tcPr>
            <w:tcW w:w="2338" w:type="dxa"/>
            <w:vAlign w:val="center"/>
          </w:tcPr>
          <w:p w14:paraId="0A58479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7BF8F32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387BD8" w14:paraId="34C4E637" w14:textId="77777777" w:rsidTr="00C12587">
        <w:tc>
          <w:tcPr>
            <w:tcW w:w="2338" w:type="dxa"/>
            <w:vAlign w:val="center"/>
          </w:tcPr>
          <w:p w14:paraId="1F187673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0884DEDD" w14:textId="77777777"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14:paraId="6C6689E4" w14:textId="77777777"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14:paraId="40172132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00C0A586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799ABB7A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14:paraId="3340C1D9" w14:textId="77777777" w:rsidTr="00C12587">
        <w:tc>
          <w:tcPr>
            <w:tcW w:w="2338" w:type="dxa"/>
            <w:vAlign w:val="center"/>
          </w:tcPr>
          <w:p w14:paraId="5261538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7ACD5B9E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14:paraId="69DB92B1" w14:textId="77777777" w:rsidTr="00C12587">
        <w:tc>
          <w:tcPr>
            <w:tcW w:w="2338" w:type="dxa"/>
            <w:vAlign w:val="center"/>
          </w:tcPr>
          <w:p w14:paraId="565968A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3F102801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14:paraId="6A776100" w14:textId="77777777" w:rsidTr="00C12587">
        <w:tc>
          <w:tcPr>
            <w:tcW w:w="2338" w:type="dxa"/>
            <w:vAlign w:val="center"/>
          </w:tcPr>
          <w:p w14:paraId="2797727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0ECA64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14:paraId="634AAAF2" w14:textId="77777777" w:rsidTr="00C12587">
        <w:tc>
          <w:tcPr>
            <w:tcW w:w="2338" w:type="dxa"/>
            <w:vAlign w:val="center"/>
          </w:tcPr>
          <w:p w14:paraId="00D134D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74E3D40B" w14:textId="77777777"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р/с 40702810116090114761, в Уральском банке ПАО «Сбербанк России» г. Екатеринбург,</w:t>
            </w:r>
          </w:p>
        </w:tc>
      </w:tr>
      <w:tr w:rsidR="00C01E6C" w:rsidRPr="00E12C94" w14:paraId="2D40A5AE" w14:textId="77777777" w:rsidTr="00C12587">
        <w:tc>
          <w:tcPr>
            <w:tcW w:w="2338" w:type="dxa"/>
            <w:vAlign w:val="center"/>
          </w:tcPr>
          <w:p w14:paraId="428D028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6A684C7" w14:textId="77777777"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14:paraId="3DA01B45" w14:textId="77777777" w:rsidTr="00C12587">
        <w:tc>
          <w:tcPr>
            <w:tcW w:w="2338" w:type="dxa"/>
            <w:vAlign w:val="center"/>
          </w:tcPr>
          <w:p w14:paraId="2420C07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783FD7B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387BD8" w14:paraId="372FCA81" w14:textId="77777777" w:rsidTr="00C12587">
        <w:tc>
          <w:tcPr>
            <w:tcW w:w="2338" w:type="dxa"/>
            <w:vAlign w:val="center"/>
          </w:tcPr>
          <w:p w14:paraId="4242F9C3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</w:p>
        </w:tc>
        <w:tc>
          <w:tcPr>
            <w:tcW w:w="6804" w:type="dxa"/>
          </w:tcPr>
          <w:p w14:paraId="1E74838F" w14:textId="77777777"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14:paraId="76E7D6FE" w14:textId="77777777"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14:paraId="3F7896FF" w14:textId="77777777"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14:paraId="10459034" w14:textId="77777777"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14:paraId="714188A5" w14:textId="77777777" w:rsidTr="00345043">
        <w:tc>
          <w:tcPr>
            <w:tcW w:w="2338" w:type="dxa"/>
            <w:shd w:val="clear" w:color="auto" w:fill="EEECE1" w:themeFill="background2"/>
            <w:vAlign w:val="center"/>
          </w:tcPr>
          <w:p w14:paraId="57B9CD04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0DFB0027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14:paraId="12A61588" w14:textId="77777777" w:rsidTr="00345043">
        <w:tc>
          <w:tcPr>
            <w:tcW w:w="2338" w:type="dxa"/>
            <w:vAlign w:val="center"/>
          </w:tcPr>
          <w:p w14:paraId="7A240FC8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547E76F2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14:paraId="5AB8B41F" w14:textId="77777777" w:rsidTr="00345043">
        <w:tc>
          <w:tcPr>
            <w:tcW w:w="2338" w:type="dxa"/>
            <w:vAlign w:val="center"/>
          </w:tcPr>
          <w:p w14:paraId="0894C04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4DA1FECC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654005, Кемеровская область, город Новокузнецк, пр-кт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14:paraId="55BCA360" w14:textId="77777777" w:rsidTr="00345043">
        <w:tc>
          <w:tcPr>
            <w:tcW w:w="2338" w:type="dxa"/>
            <w:vAlign w:val="center"/>
          </w:tcPr>
          <w:p w14:paraId="7AE2E532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D7FAA7E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14:paraId="15E9A7C1" w14:textId="77777777" w:rsidTr="00345043">
        <w:tc>
          <w:tcPr>
            <w:tcW w:w="2338" w:type="dxa"/>
            <w:vAlign w:val="center"/>
          </w:tcPr>
          <w:p w14:paraId="40D4809A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33566EE9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14:paraId="291C6D55" w14:textId="77777777" w:rsidTr="00345043">
        <w:tc>
          <w:tcPr>
            <w:tcW w:w="2338" w:type="dxa"/>
            <w:vAlign w:val="center"/>
          </w:tcPr>
          <w:p w14:paraId="3FD5590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6C61B90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14:paraId="13E02B86" w14:textId="77777777" w:rsidTr="00345043">
        <w:tc>
          <w:tcPr>
            <w:tcW w:w="2338" w:type="dxa"/>
            <w:vAlign w:val="center"/>
          </w:tcPr>
          <w:p w14:paraId="429B1FD5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42112EF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387BD8" w14:paraId="41291078" w14:textId="77777777" w:rsidTr="00345043">
        <w:tc>
          <w:tcPr>
            <w:tcW w:w="2338" w:type="dxa"/>
            <w:vAlign w:val="center"/>
          </w:tcPr>
          <w:p w14:paraId="19F27F36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14:paraId="0706F1B1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14:paraId="3072DA2F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14:paraId="5F69ABCD" w14:textId="77777777"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14:paraId="634FD027" w14:textId="77777777" w:rsidTr="00A93CD0">
        <w:tc>
          <w:tcPr>
            <w:tcW w:w="2338" w:type="dxa"/>
            <w:shd w:val="clear" w:color="auto" w:fill="EEECE1" w:themeFill="background2"/>
            <w:vAlign w:val="center"/>
          </w:tcPr>
          <w:p w14:paraId="73F0BA00" w14:textId="77777777"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751C8CBB" w14:textId="77777777"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14:paraId="0CFC3784" w14:textId="77777777" w:rsidTr="00A93CD0">
        <w:tc>
          <w:tcPr>
            <w:tcW w:w="2338" w:type="dxa"/>
            <w:vAlign w:val="center"/>
          </w:tcPr>
          <w:p w14:paraId="07F14981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4E9D8B77" w14:textId="77777777"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14:paraId="0B7DAB81" w14:textId="77777777" w:rsidTr="00A93CD0">
        <w:tc>
          <w:tcPr>
            <w:tcW w:w="2338" w:type="dxa"/>
            <w:vAlign w:val="center"/>
          </w:tcPr>
          <w:p w14:paraId="42EA69EA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35EE213B" w14:textId="77777777"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14:paraId="3172BB77" w14:textId="77777777" w:rsidTr="00A93CD0">
        <w:tc>
          <w:tcPr>
            <w:tcW w:w="2338" w:type="dxa"/>
            <w:vAlign w:val="center"/>
          </w:tcPr>
          <w:p w14:paraId="6F2929E2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938C1E2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14:paraId="7110275D" w14:textId="77777777" w:rsidTr="00A93CD0">
        <w:tc>
          <w:tcPr>
            <w:tcW w:w="2338" w:type="dxa"/>
            <w:vAlign w:val="center"/>
          </w:tcPr>
          <w:p w14:paraId="198E9F32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0F7E0846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14:paraId="02B64F24" w14:textId="77777777" w:rsidTr="00A93CD0">
        <w:tc>
          <w:tcPr>
            <w:tcW w:w="2338" w:type="dxa"/>
            <w:vAlign w:val="center"/>
          </w:tcPr>
          <w:p w14:paraId="13C314FF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E093801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14:paraId="6C6FC315" w14:textId="77777777" w:rsidTr="00A93CD0">
        <w:tc>
          <w:tcPr>
            <w:tcW w:w="2338" w:type="dxa"/>
            <w:vAlign w:val="center"/>
          </w:tcPr>
          <w:p w14:paraId="2706C436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9A224EF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387BD8" w14:paraId="453E0C12" w14:textId="77777777" w:rsidTr="00A93CD0">
        <w:tc>
          <w:tcPr>
            <w:tcW w:w="2338" w:type="dxa"/>
            <w:vAlign w:val="center"/>
          </w:tcPr>
          <w:p w14:paraId="169BE9CD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14:paraId="766529F9" w14:textId="77777777"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14:paraId="220820C2" w14:textId="77777777" w:rsidR="00DD7AAB" w:rsidRPr="00B269A5" w:rsidRDefault="00DD7AAB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14:paraId="2CDD6A26" w14:textId="77777777"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14:paraId="60C8D390" w14:textId="77777777" w:rsidTr="00A93CD0">
        <w:tc>
          <w:tcPr>
            <w:tcW w:w="2338" w:type="dxa"/>
            <w:shd w:val="clear" w:color="auto" w:fill="EEECE1" w:themeFill="background2"/>
            <w:vAlign w:val="center"/>
          </w:tcPr>
          <w:p w14:paraId="7861E753" w14:textId="77777777"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5EF464B8" w14:textId="77777777"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14:paraId="53FDAA1D" w14:textId="77777777" w:rsidTr="00A93CD0">
        <w:tc>
          <w:tcPr>
            <w:tcW w:w="2338" w:type="dxa"/>
            <w:vAlign w:val="center"/>
          </w:tcPr>
          <w:p w14:paraId="13692AA9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449645B9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Россия, г. Москва, 2-й Кожевнический переулок, д. 12, стр. 2</w:t>
            </w:r>
          </w:p>
        </w:tc>
      </w:tr>
      <w:tr w:rsidR="00B269A5" w:rsidRPr="00345043" w14:paraId="73543041" w14:textId="77777777" w:rsidTr="00A93CD0">
        <w:tc>
          <w:tcPr>
            <w:tcW w:w="2338" w:type="dxa"/>
            <w:vAlign w:val="center"/>
          </w:tcPr>
          <w:p w14:paraId="4574078E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0F52B771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Россия, г. Москва, 2-й Кожевнический переулок, д. 12, стр. 2</w:t>
            </w:r>
          </w:p>
        </w:tc>
      </w:tr>
      <w:tr w:rsidR="00B269A5" w:rsidRPr="00345043" w14:paraId="30AE9A01" w14:textId="77777777" w:rsidTr="00A93CD0">
        <w:tc>
          <w:tcPr>
            <w:tcW w:w="2338" w:type="dxa"/>
            <w:vAlign w:val="center"/>
          </w:tcPr>
          <w:p w14:paraId="7FCC3561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828CF89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14:paraId="67BA913E" w14:textId="77777777" w:rsidTr="00A93CD0">
        <w:tc>
          <w:tcPr>
            <w:tcW w:w="2338" w:type="dxa"/>
            <w:vAlign w:val="center"/>
          </w:tcPr>
          <w:p w14:paraId="3556ED09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62D02F7C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40701810700000110881 ,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14:paraId="688056C0" w14:textId="77777777" w:rsidTr="00A93CD0">
        <w:tc>
          <w:tcPr>
            <w:tcW w:w="2338" w:type="dxa"/>
            <w:vAlign w:val="center"/>
          </w:tcPr>
          <w:p w14:paraId="7B62F89F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EE8EAB1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14:paraId="4BB7A77B" w14:textId="77777777" w:rsidTr="00A93CD0">
        <w:tc>
          <w:tcPr>
            <w:tcW w:w="2338" w:type="dxa"/>
            <w:vAlign w:val="center"/>
          </w:tcPr>
          <w:p w14:paraId="1E8CE469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E234FC3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387BD8" w14:paraId="7CF26BCB" w14:textId="77777777" w:rsidTr="00A93CD0">
        <w:tc>
          <w:tcPr>
            <w:tcW w:w="2338" w:type="dxa"/>
            <w:vAlign w:val="center"/>
          </w:tcPr>
          <w:p w14:paraId="5FA10A00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14:paraId="4009868E" w14:textId="77777777"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14:paraId="487BC649" w14:textId="77777777"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14:paraId="4F72AA0C" w14:textId="77777777"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14:paraId="0CAEE626" w14:textId="77777777" w:rsidTr="00A93CD0">
        <w:tc>
          <w:tcPr>
            <w:tcW w:w="2338" w:type="dxa"/>
            <w:shd w:val="clear" w:color="auto" w:fill="EEECE1" w:themeFill="background2"/>
            <w:vAlign w:val="center"/>
          </w:tcPr>
          <w:p w14:paraId="7B1E37FD" w14:textId="77777777"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5156DED1" w14:textId="77777777"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14:paraId="3F19AB95" w14:textId="77777777" w:rsidTr="00A93CD0">
        <w:tc>
          <w:tcPr>
            <w:tcW w:w="2338" w:type="dxa"/>
            <w:vAlign w:val="center"/>
          </w:tcPr>
          <w:p w14:paraId="2CBFFAB3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5C017606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>350020, г. Краснодар, ул. Рашпилевская, д. 157, литер А, 4 этаж</w:t>
            </w:r>
          </w:p>
        </w:tc>
      </w:tr>
      <w:tr w:rsidR="00166485" w:rsidRPr="00345043" w14:paraId="6434EE66" w14:textId="77777777" w:rsidTr="00A93CD0">
        <w:tc>
          <w:tcPr>
            <w:tcW w:w="2338" w:type="dxa"/>
            <w:vAlign w:val="center"/>
          </w:tcPr>
          <w:p w14:paraId="56D84014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411F2E03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>350020, г. Краснодар, Рашпилевская, д. 157, литер А, 4 этаж, помещения 2-17, 19, 22-27</w:t>
            </w:r>
          </w:p>
        </w:tc>
      </w:tr>
      <w:tr w:rsidR="00166485" w:rsidRPr="00345043" w14:paraId="3FFC62B1" w14:textId="77777777" w:rsidTr="00A93CD0">
        <w:tc>
          <w:tcPr>
            <w:tcW w:w="2338" w:type="dxa"/>
            <w:vAlign w:val="center"/>
          </w:tcPr>
          <w:p w14:paraId="5DAA9991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4D239B2" w14:textId="77777777"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14:paraId="555EDAF2" w14:textId="77777777" w:rsidTr="00A93CD0">
        <w:tc>
          <w:tcPr>
            <w:tcW w:w="2338" w:type="dxa"/>
            <w:vAlign w:val="center"/>
          </w:tcPr>
          <w:p w14:paraId="5062F20C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7EEC96B7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14:paraId="044A2855" w14:textId="77777777" w:rsidTr="00A93CD0">
        <w:tc>
          <w:tcPr>
            <w:tcW w:w="2338" w:type="dxa"/>
            <w:vAlign w:val="center"/>
          </w:tcPr>
          <w:p w14:paraId="3302687B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E6F061B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14:paraId="41582FB2" w14:textId="77777777" w:rsidTr="00A93CD0">
        <w:tc>
          <w:tcPr>
            <w:tcW w:w="2338" w:type="dxa"/>
            <w:vAlign w:val="center"/>
          </w:tcPr>
          <w:p w14:paraId="2BF9F55C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F4691E8" w14:textId="77777777"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387BD8" w14:paraId="0D6906D7" w14:textId="77777777" w:rsidTr="00A93CD0">
        <w:tc>
          <w:tcPr>
            <w:tcW w:w="2338" w:type="dxa"/>
            <w:vAlign w:val="center"/>
          </w:tcPr>
          <w:p w14:paraId="6F2AA544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14:paraId="5213073B" w14:textId="77777777"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14:paraId="3F094112" w14:textId="77777777"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14:paraId="611212D3" w14:textId="77777777"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14:paraId="113825F3" w14:textId="77777777"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14:paraId="32148577" w14:textId="77777777"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14:paraId="5850E3D2" w14:textId="77777777"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14:paraId="3240D4F8" w14:textId="77777777"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14:paraId="1C0C95D0" w14:textId="77777777" w:rsidTr="003A7517">
        <w:tc>
          <w:tcPr>
            <w:tcW w:w="4786" w:type="dxa"/>
            <w:gridSpan w:val="3"/>
          </w:tcPr>
          <w:p w14:paraId="7C36F439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14:paraId="63442F8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9DF715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14:paraId="6FB23137" w14:textId="77777777" w:rsidTr="003A7517">
        <w:tc>
          <w:tcPr>
            <w:tcW w:w="4786" w:type="dxa"/>
            <w:gridSpan w:val="3"/>
          </w:tcPr>
          <w:p w14:paraId="29DC19AA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D1651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2B1F6D5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33571573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2216F4E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BF224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93EDFD" w14:textId="77777777"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14:paraId="761DF313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14:paraId="76031CF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707AC2F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097319D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14:paraId="5923A047" w14:textId="77777777" w:rsidTr="003A7517">
        <w:tc>
          <w:tcPr>
            <w:tcW w:w="4786" w:type="dxa"/>
            <w:gridSpan w:val="3"/>
          </w:tcPr>
          <w:p w14:paraId="2EDEA63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2E9B196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0F29FEE0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14:paraId="46C8B9E1" w14:textId="77777777"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14:paraId="19A65812" w14:textId="77777777" w:rsidTr="003A7517">
        <w:tc>
          <w:tcPr>
            <w:tcW w:w="4786" w:type="dxa"/>
            <w:gridSpan w:val="4"/>
          </w:tcPr>
          <w:p w14:paraId="1D8FD0C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148DBDA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326FC3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14:paraId="03570118" w14:textId="77777777" w:rsidTr="003A7517">
        <w:tc>
          <w:tcPr>
            <w:tcW w:w="4786" w:type="dxa"/>
            <w:gridSpan w:val="4"/>
          </w:tcPr>
          <w:p w14:paraId="1D8D63B6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37074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E1FC1B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7F7FC19C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3BD19C0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35ACB98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41825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14:paraId="553375F7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2415D86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10AD9A86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0DCD09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14:paraId="2A7F92C2" w14:textId="77777777" w:rsidTr="003A7517">
        <w:tc>
          <w:tcPr>
            <w:tcW w:w="4786" w:type="dxa"/>
            <w:gridSpan w:val="4"/>
          </w:tcPr>
          <w:p w14:paraId="63337AE0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48FDD14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C5315F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14:paraId="71A63BE1" w14:textId="77777777" w:rsidTr="003A7517">
        <w:tc>
          <w:tcPr>
            <w:tcW w:w="4786" w:type="dxa"/>
            <w:gridSpan w:val="4"/>
          </w:tcPr>
          <w:p w14:paraId="7B2DDC03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5E607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24A88FED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1166F5D7" w14:textId="77777777" w:rsidTr="003A7517">
        <w:tc>
          <w:tcPr>
            <w:tcW w:w="4786" w:type="dxa"/>
            <w:gridSpan w:val="4"/>
          </w:tcPr>
          <w:p w14:paraId="11541D34" w14:textId="77777777"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62F10E1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4B7272E" w14:textId="77777777"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14:paraId="2C7AAE54" w14:textId="77777777" w:rsidTr="003A7517">
        <w:tc>
          <w:tcPr>
            <w:tcW w:w="4786" w:type="dxa"/>
            <w:gridSpan w:val="4"/>
          </w:tcPr>
          <w:p w14:paraId="35F202B0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5DDBA7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BC0549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4A8A7B63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797E953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14:paraId="082E805A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7AFEA06F" w14:textId="77777777"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>Ю.Э. Тарановский</w:t>
            </w:r>
          </w:p>
        </w:tc>
        <w:tc>
          <w:tcPr>
            <w:tcW w:w="425" w:type="dxa"/>
          </w:tcPr>
          <w:p w14:paraId="155DB4D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6EE7E6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467341E1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B32B21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14:paraId="09AABE54" w14:textId="77777777" w:rsidTr="003A7517">
        <w:tc>
          <w:tcPr>
            <w:tcW w:w="4786" w:type="dxa"/>
            <w:gridSpan w:val="4"/>
          </w:tcPr>
          <w:p w14:paraId="3DAC5C1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18565B2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3F42E8D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14:paraId="7126F4D0" w14:textId="77777777" w:rsidTr="003A7517">
        <w:tc>
          <w:tcPr>
            <w:tcW w:w="4786" w:type="dxa"/>
            <w:gridSpan w:val="4"/>
          </w:tcPr>
          <w:p w14:paraId="76544D97" w14:textId="77777777"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14:paraId="1B319916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8CAA4F3" w14:textId="77777777"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14:paraId="5DAA5146" w14:textId="77777777" w:rsidTr="003A7517">
        <w:tc>
          <w:tcPr>
            <w:tcW w:w="4786" w:type="dxa"/>
            <w:gridSpan w:val="4"/>
          </w:tcPr>
          <w:p w14:paraId="7E8AB709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9CCEA1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CAFC1CA" w14:textId="77777777"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14:paraId="0DB9B948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69FCE409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14:paraId="25C525E8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174BF9B2" w14:textId="77777777"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14:paraId="58B6CEEB" w14:textId="77777777" w:rsidR="00343C93" w:rsidRPr="00F61B44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2D027B" w14:textId="77777777"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14:paraId="71C52536" w14:textId="77777777"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3184A0" w14:textId="77777777"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14:paraId="35913E81" w14:textId="77777777" w:rsidTr="003A7517">
        <w:tc>
          <w:tcPr>
            <w:tcW w:w="4786" w:type="dxa"/>
            <w:gridSpan w:val="4"/>
          </w:tcPr>
          <w:p w14:paraId="2905B9C0" w14:textId="77777777"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5BB3D63C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14:paraId="1D2EB3AF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3B00C07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14:paraId="33CA3F03" w14:textId="77777777"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70E02117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14:paraId="616268BD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758FE64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14:paraId="4C24131A" w14:textId="77777777"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1EFD9EF2" w14:textId="77777777"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C75CDF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354277E8" w14:textId="77777777" w:rsidR="00343C93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51FECF28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14:paraId="375E1423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F375E0E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14:paraId="7A2002AB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3913542E" w14:textId="77777777"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017B3E1" w14:textId="77777777"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</w:p>
    <w:p w14:paraId="485C907C" w14:textId="77777777"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0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3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14:paraId="221FC568" w14:textId="77777777"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14:paraId="37E4F0E3" w14:textId="77777777"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</w:t>
      </w:r>
      <w:r w:rsidR="0028378C">
        <w:rPr>
          <w:i/>
          <w:sz w:val="22"/>
        </w:rPr>
        <w:t>3</w:t>
      </w:r>
    </w:p>
    <w:p w14:paraId="64FA0097" w14:textId="77777777" w:rsidR="00B15022" w:rsidRDefault="00B15022" w:rsidP="00C04A1A">
      <w:pPr>
        <w:jc w:val="right"/>
        <w:rPr>
          <w:i/>
          <w:sz w:val="22"/>
        </w:rPr>
      </w:pPr>
    </w:p>
    <w:p w14:paraId="65F58FAC" w14:textId="77777777" w:rsidR="009E1949" w:rsidRDefault="009E1949" w:rsidP="00C04A1A">
      <w:pPr>
        <w:jc w:val="right"/>
        <w:rPr>
          <w:i/>
          <w:sz w:val="22"/>
        </w:rPr>
      </w:pPr>
    </w:p>
    <w:p w14:paraId="1895AC21" w14:textId="77777777" w:rsidR="00C04A1A" w:rsidRDefault="00C04A1A" w:rsidP="00C04A1A">
      <w:pPr>
        <w:jc w:val="right"/>
        <w:rPr>
          <w:sz w:val="22"/>
        </w:rPr>
      </w:pPr>
    </w:p>
    <w:p w14:paraId="40F91E05" w14:textId="77777777"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Перечень мест выполнения Стороной 4 в качестве Трансфер-агента функций по приему </w:t>
      </w:r>
    </w:p>
    <w:p w14:paraId="300169DA" w14:textId="77777777"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14:paraId="4146A756" w14:textId="77777777"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14:paraId="4E8E7199" w14:textId="77777777"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8F4F71" w14:paraId="546FC953" w14:textId="77777777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CEE0" w14:textId="77777777" w:rsidR="008F4F71" w:rsidRDefault="008F4F71">
            <w:pPr>
              <w:jc w:val="center"/>
            </w:pPr>
            <w:r>
              <w:t>№</w:t>
            </w:r>
          </w:p>
          <w:p w14:paraId="6C154E79" w14:textId="77777777" w:rsidR="008F4F71" w:rsidRDefault="008F4F71">
            <w:pPr>
              <w:jc w:val="center"/>
            </w:pPr>
            <w: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75C4" w14:textId="77777777"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92C7" w14:textId="77777777" w:rsidR="008F4F71" w:rsidRDefault="008F4F71">
            <w:pPr>
              <w:jc w:val="center"/>
            </w:pPr>
            <w: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CD70" w14:textId="77777777"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FFCD" w14:textId="77777777" w:rsidR="008F4F71" w:rsidRDefault="008F4F71">
            <w:pPr>
              <w:jc w:val="center"/>
            </w:pPr>
          </w:p>
          <w:p w14:paraId="65504B90" w14:textId="77777777"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14:paraId="7662F5E1" w14:textId="77777777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5236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D261" w14:textId="77777777"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E19B" w14:textId="77777777"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AF48" w14:textId="77777777" w:rsidR="008F4F71" w:rsidRDefault="008F4F71">
            <w:r>
              <w:t>Руководитель: Петров Константин Сергеевич</w:t>
            </w:r>
          </w:p>
          <w:p w14:paraId="799C2AEE" w14:textId="77777777" w:rsidR="008F4F71" w:rsidRDefault="008F4F71">
            <w:r>
              <w:t xml:space="preserve"> тел: +7(495)787-44-83</w:t>
            </w:r>
          </w:p>
          <w:p w14:paraId="7727DB21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65C4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13E2118D" w14:textId="77777777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A53C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C93C" w14:textId="77777777"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E5DA" w14:textId="77777777"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BAFA" w14:textId="77777777" w:rsidR="008F4F71" w:rsidRDefault="008F4F71">
            <w:r>
              <w:t xml:space="preserve">Руководитель: </w:t>
            </w:r>
            <w:r w:rsidR="0028378C">
              <w:t>Лупачев Сергей Николаевич</w:t>
            </w:r>
          </w:p>
          <w:p w14:paraId="28660068" w14:textId="77777777" w:rsidR="008F4F71" w:rsidRDefault="008F4F71">
            <w:r>
              <w:t xml:space="preserve"> тел: +7(8182) 23-00-73</w:t>
            </w:r>
          </w:p>
          <w:p w14:paraId="6C2A6BB9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7F29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83F8B1D" w14:textId="77777777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16E7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7D1A" w14:textId="77777777"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187A" w14:textId="77777777"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C57A" w14:textId="77777777" w:rsidR="008F4F71" w:rsidRDefault="008F4F71">
            <w:r>
              <w:t>Руководитель: Тимофеев Дмитрий Юрьевич</w:t>
            </w:r>
          </w:p>
          <w:p w14:paraId="69FACC42" w14:textId="77777777" w:rsidR="008F4F71" w:rsidRDefault="008F4F71">
            <w:r>
              <w:t xml:space="preserve"> тел: +7(3852)56-01-06</w:t>
            </w:r>
          </w:p>
          <w:p w14:paraId="557AF264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CE2D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7DAA0E92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8731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2A5C" w14:textId="77777777"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D0CF" w14:textId="77777777" w:rsidR="008F4F71" w:rsidRDefault="008F4F71">
            <w:r>
              <w:t>308000, Белгородская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5051" w14:textId="77777777" w:rsidR="008F4F71" w:rsidRDefault="008F4F71">
            <w:r>
              <w:t>Руководитель: Шилин Виктор Анатольевич</w:t>
            </w:r>
          </w:p>
          <w:p w14:paraId="53D11954" w14:textId="77777777" w:rsidR="008F4F71" w:rsidRDefault="008F4F71">
            <w:r>
              <w:t xml:space="preserve"> тел: +7 (4722) 23-28-14, факс: + 7 (4722) 27-95-37;</w:t>
            </w:r>
          </w:p>
          <w:p w14:paraId="17C5868E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C3AA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28378C" w:rsidRPr="0028378C" w14:paraId="7F269B0D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F19E" w14:textId="77777777" w:rsidR="0028378C" w:rsidRDefault="0028378C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40E5" w14:textId="77777777" w:rsidR="0028378C" w:rsidRDefault="0028378C">
            <w: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6CD4" w14:textId="77777777" w:rsidR="0028378C" w:rsidRDefault="0028378C">
            <w:r w:rsidRPr="0028378C">
              <w:t>362040, Республика Северная Осетия-Алания, г. Владикавказ, ул. Димитрова, д. 2, офис 403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E079" w14:textId="77777777" w:rsidR="0028378C" w:rsidRPr="0028378C" w:rsidRDefault="0028378C" w:rsidP="0028378C">
            <w:r w:rsidRPr="0028378C">
              <w:t>Руководитель: Циклаури Натэла Григорьевна</w:t>
            </w:r>
          </w:p>
          <w:p w14:paraId="210C6B89" w14:textId="77777777" w:rsidR="0028378C" w:rsidRPr="0028378C" w:rsidRDefault="0028378C" w:rsidP="0028378C">
            <w:r w:rsidRPr="0028378C">
              <w:t xml:space="preserve"> тел: +7(8672)53-01-84</w:t>
            </w:r>
          </w:p>
          <w:p w14:paraId="748617B2" w14:textId="77777777" w:rsidR="0028378C" w:rsidRPr="0028378C" w:rsidRDefault="0028378C" w:rsidP="0028378C">
            <w:pPr>
              <w:rPr>
                <w:lang w:val="en-US"/>
              </w:rPr>
            </w:pPr>
            <w:r w:rsidRPr="0067019D">
              <w:t xml:space="preserve"> </w:t>
            </w:r>
            <w:r w:rsidRPr="0028378C">
              <w:rPr>
                <w:lang w:val="en-US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F8F4" w14:textId="77777777" w:rsidR="0028378C" w:rsidRPr="0028378C" w:rsidRDefault="0028378C">
            <w:r w:rsidRPr="0028378C">
              <w:t>р/с 40702810230000001846</w:t>
            </w:r>
            <w:r w:rsidRPr="0028378C">
              <w:br/>
              <w:t>в Филиал «Центральный» Банка ВТБ (ПАО) г.Москва</w:t>
            </w:r>
            <w:r w:rsidRPr="0028378C">
              <w:br/>
              <w:t>БИК 044525745 </w:t>
            </w:r>
            <w:r w:rsidRPr="0028378C">
              <w:br/>
              <w:t>к/с 30101810145250000411</w:t>
            </w:r>
          </w:p>
        </w:tc>
      </w:tr>
      <w:tr w:rsidR="008F4F71" w14:paraId="5599DA0E" w14:textId="77777777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4FF1" w14:textId="77777777" w:rsidR="008F4F71" w:rsidRPr="0028378C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7ABD" w14:textId="77777777"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6240" w14:textId="77777777" w:rsidR="008F4F71" w:rsidRDefault="008F4F71">
            <w: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16ED" w14:textId="77777777" w:rsidR="008F4F71" w:rsidRDefault="008F4F71">
            <w:r>
              <w:t>Руководитель: Шилин Виктор Анатольевич</w:t>
            </w:r>
          </w:p>
          <w:p w14:paraId="100D6EAC" w14:textId="77777777" w:rsidR="008F4F71" w:rsidRDefault="008F4F71">
            <w:r>
              <w:t xml:space="preserve"> тел: +7(473) 277-20-94</w:t>
            </w:r>
          </w:p>
          <w:p w14:paraId="6E5B7786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54FA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4F19BC27" w14:textId="77777777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1FC2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12B2" w14:textId="77777777" w:rsidR="008F4F71" w:rsidRDefault="008F4F71">
            <w:r>
              <w:t>«Газнефтемашрегистр» филиал АО ВТБ Регистратор в г.Волгограде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F980" w14:textId="77777777"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7E3E" w14:textId="77777777" w:rsidR="008F4F71" w:rsidRDefault="008F4F71">
            <w:r>
              <w:t>Руководитель: Вишневская Татьяна Борисовна</w:t>
            </w:r>
          </w:p>
          <w:p w14:paraId="6592C2B9" w14:textId="77777777" w:rsidR="008F4F71" w:rsidRDefault="008F4F71">
            <w:r>
              <w:t xml:space="preserve"> тел: +7(8442)38-15-45, 38-53-26; факс: +7(8442)38-68-58</w:t>
            </w:r>
          </w:p>
          <w:p w14:paraId="4A4527DF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68BB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74D93B33" w14:textId="77777777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056D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F799" w14:textId="77777777"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699E" w14:textId="77777777"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C5B6" w14:textId="77777777" w:rsidR="008F4F71" w:rsidRDefault="008F4F71">
            <w:r>
              <w:t>Руководитель: Дёмина Елена Валерьевна</w:t>
            </w:r>
          </w:p>
          <w:p w14:paraId="2A8CC5F0" w14:textId="77777777" w:rsidR="008F4F71" w:rsidRDefault="008F4F71">
            <w:r>
              <w:t xml:space="preserve"> тел: +7(3952)34-33-65</w:t>
            </w:r>
          </w:p>
          <w:p w14:paraId="75925489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0F7F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54AADB81" w14:textId="77777777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F8FB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8CED" w14:textId="77777777"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2E79" w14:textId="77777777" w:rsidR="008F4F71" w:rsidRDefault="008F4F71">
            <w:r>
              <w:t>420107, Республика Татарстан, г. Казань, ул. Хади Такташа,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B1A5" w14:textId="77777777" w:rsidR="008F4F71" w:rsidRDefault="008F4F71">
            <w:r>
              <w:t>Руководитель: Нигматуллина Лилия Сагитовна</w:t>
            </w:r>
          </w:p>
          <w:p w14:paraId="1E11F10B" w14:textId="77777777" w:rsidR="008F4F71" w:rsidRDefault="008F4F71">
            <w:r>
              <w:t xml:space="preserve"> тел: +7(843) 258-75-06;</w:t>
            </w:r>
          </w:p>
          <w:p w14:paraId="3158EE44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742E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4095B5FA" w14:textId="77777777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D90D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A4DC" w14:textId="77777777"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5D4C" w14:textId="77777777" w:rsidR="008F4F71" w:rsidRDefault="008F4F71">
            <w: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EA20" w14:textId="77777777" w:rsidR="008F4F71" w:rsidRDefault="008F4F71">
            <w:r>
              <w:t>Руководитель: Сёмина Елена Валерьевна</w:t>
            </w:r>
          </w:p>
          <w:p w14:paraId="7138AC55" w14:textId="77777777" w:rsidR="008F4F71" w:rsidRDefault="008F4F71">
            <w:r>
              <w:t xml:space="preserve"> тел: +7(4012)350-125</w:t>
            </w:r>
          </w:p>
          <w:p w14:paraId="2638297F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746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197D1EA7" w14:textId="77777777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00BA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AF4B" w14:textId="77777777"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B446" w14:textId="77777777"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CE13" w14:textId="77777777" w:rsidR="008F4F71" w:rsidRDefault="008F4F71">
            <w:r>
              <w:t>Руководитель: Полторацкий Георгий Борисович</w:t>
            </w:r>
          </w:p>
          <w:p w14:paraId="3C029747" w14:textId="77777777" w:rsidR="008F4F71" w:rsidRDefault="008F4F71">
            <w:r>
              <w:t xml:space="preserve"> тел: +7(4842)56-31-90</w:t>
            </w:r>
          </w:p>
          <w:p w14:paraId="4A72599B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6ED8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5B76F05C" w14:textId="77777777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9966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C8C0" w14:textId="77777777"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60C4" w14:textId="77777777"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1213" w14:textId="77777777" w:rsidR="008F4F71" w:rsidRDefault="008F4F71">
            <w:r>
              <w:t>Руководитель: Башкирова Наталья Александровна</w:t>
            </w:r>
          </w:p>
          <w:p w14:paraId="517738B2" w14:textId="77777777" w:rsidR="008F4F71" w:rsidRDefault="008F4F71">
            <w:r>
              <w:t xml:space="preserve"> тел: +7(4942)494-840</w:t>
            </w:r>
          </w:p>
          <w:p w14:paraId="65C6DDAD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DF6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433D2A1D" w14:textId="77777777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E9E3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9BF5" w14:textId="77777777"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CE77" w14:textId="77777777" w:rsidR="008F4F71" w:rsidRDefault="008F4F71">
            <w: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5125" w14:textId="77777777" w:rsidR="008F4F71" w:rsidRDefault="008F4F71">
            <w:r>
              <w:t>Руководитель: Иванча Елена Викторовна</w:t>
            </w:r>
          </w:p>
          <w:p w14:paraId="41BDCED6" w14:textId="77777777" w:rsidR="008F4F71" w:rsidRDefault="008F4F71">
            <w:r>
              <w:t xml:space="preserve"> тел: +7(861)215-29-11</w:t>
            </w:r>
          </w:p>
          <w:p w14:paraId="29B4C2C8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40BC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7234B00C" w14:textId="77777777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6EC2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C23F" w14:textId="77777777"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C673" w14:textId="77777777"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0245" w14:textId="77777777" w:rsidR="008F4F71" w:rsidRDefault="008F4F71">
            <w:r>
              <w:t>Руководитель: Ильютчик Надежда Ивановна</w:t>
            </w:r>
          </w:p>
          <w:p w14:paraId="65FBD865" w14:textId="77777777" w:rsidR="008F4F71" w:rsidRDefault="008F4F71">
            <w:r>
              <w:t xml:space="preserve"> тел: +7(391)281-01-45, +7(391)229-53-57, факс: +7(391)229-53-56</w:t>
            </w:r>
          </w:p>
          <w:p w14:paraId="09A997E6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1A09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6CBB4874" w14:textId="77777777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A1F6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3FE4" w14:textId="77777777"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12BF" w14:textId="77777777"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3295" w14:textId="77777777" w:rsidR="008F4F71" w:rsidRDefault="008F4F71">
            <w:r>
              <w:t xml:space="preserve">Руководитель: </w:t>
            </w:r>
            <w:r w:rsidR="0028378C">
              <w:t>Благова Юлия Сергеевна</w:t>
            </w:r>
          </w:p>
          <w:p w14:paraId="60B94815" w14:textId="77777777" w:rsidR="008F4F71" w:rsidRDefault="008F4F71">
            <w:r>
              <w:t xml:space="preserve"> тел: +7(903)549-86-97, +7(903)725-96-04</w:t>
            </w:r>
          </w:p>
          <w:p w14:paraId="3F0F322F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505C6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3454DB17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8DF0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1D82" w14:textId="77777777"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DE98" w14:textId="77777777" w:rsidR="008F4F71" w:rsidRDefault="008F4F71">
            <w:r>
              <w:t>603000, Нижегородская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22F1" w14:textId="77777777" w:rsidR="008F4F71" w:rsidRDefault="008F4F71">
            <w:r>
              <w:t>Руководитель: Голубков Григорий Андреевич</w:t>
            </w:r>
          </w:p>
          <w:p w14:paraId="186A5A75" w14:textId="77777777" w:rsidR="008F4F71" w:rsidRDefault="008F4F71">
            <w:r>
              <w:t xml:space="preserve"> тел: +7(831)430-11-33</w:t>
            </w:r>
          </w:p>
          <w:p w14:paraId="431D0B5A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5529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75020EF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C8FD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5E42" w14:textId="77777777"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0DB4" w14:textId="77777777" w:rsidR="008F4F71" w:rsidRDefault="008F4F71">
            <w:r>
              <w:t>630132, Новосибирская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7274" w14:textId="77777777" w:rsidR="008F4F71" w:rsidRDefault="008F4F71">
            <w:r>
              <w:t>Руководитель: Тараненко Лариса Викторовна</w:t>
            </w:r>
          </w:p>
          <w:p w14:paraId="6946B197" w14:textId="77777777" w:rsidR="008F4F71" w:rsidRDefault="008F4F71">
            <w:r>
              <w:t xml:space="preserve"> тел: +7(923)227-92-74; факс: +7(383) 201-08-26</w:t>
            </w:r>
          </w:p>
          <w:p w14:paraId="5817EBCF" w14:textId="77777777" w:rsidR="008F4F71" w:rsidRPr="0067019D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7019D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7019D">
              <w:rPr>
                <w:lang w:val="en-US"/>
              </w:rPr>
              <w:t xml:space="preserve">: </w:t>
            </w:r>
            <w:r>
              <w:rPr>
                <w:lang w:val="en-US"/>
              </w:rPr>
              <w:t>novosibirsk</w:t>
            </w:r>
            <w:r w:rsidRPr="0067019D">
              <w:rPr>
                <w:lang w:val="en-US"/>
              </w:rPr>
              <w:t>@</w:t>
            </w:r>
            <w:r>
              <w:rPr>
                <w:lang w:val="en-US"/>
              </w:rPr>
              <w:t>vtbreg</w:t>
            </w:r>
            <w:r w:rsidRPr="0067019D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4B01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BDC9197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33CF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74E0" w14:textId="77777777"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85B3" w14:textId="77777777" w:rsidR="008F4F71" w:rsidRDefault="008F4F71">
            <w:r>
              <w:t>644122, Омская обл., г.Омск,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F313" w14:textId="77777777" w:rsidR="008F4F71" w:rsidRDefault="008F4F71">
            <w:r>
              <w:t>Руководитель: Гаранин Евгений Геннадьевич</w:t>
            </w:r>
          </w:p>
          <w:p w14:paraId="190711F2" w14:textId="77777777" w:rsidR="008F4F71" w:rsidRDefault="008F4F71">
            <w:r>
              <w:t xml:space="preserve"> тел: +7(3812)220-360</w:t>
            </w:r>
          </w:p>
          <w:p w14:paraId="3F483613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437A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67B314E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0168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CB6D" w14:textId="77777777"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C381" w14:textId="77777777"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FA78" w14:textId="77777777" w:rsidR="008F4F71" w:rsidRDefault="008F4F71">
            <w:r>
              <w:t>Руководитель: Федорук Наталья Юрьевна</w:t>
            </w:r>
          </w:p>
          <w:p w14:paraId="36896F76" w14:textId="77777777" w:rsidR="008F4F71" w:rsidRDefault="008F4F71">
            <w:r>
              <w:t xml:space="preserve"> тел: +7(3532)78-12-59</w:t>
            </w:r>
          </w:p>
          <w:p w14:paraId="5185DF9A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F9B4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9002B44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38AE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3FA8" w14:textId="77777777"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DEB5" w14:textId="77777777"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94F4" w14:textId="77777777" w:rsidR="008F4F71" w:rsidRDefault="008F4F71">
            <w:r>
              <w:t>Руководитель: Дубровина Галина Владимировна</w:t>
            </w:r>
          </w:p>
          <w:p w14:paraId="6F672E41" w14:textId="77777777" w:rsidR="008F4F71" w:rsidRDefault="008F4F71">
            <w:r>
              <w:t xml:space="preserve"> тел: +7(8412)66-00-51</w:t>
            </w:r>
          </w:p>
          <w:p w14:paraId="646656BE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9CDA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FB914BA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A1E7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D85C" w14:textId="77777777"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192A" w14:textId="77777777"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2EA2" w14:textId="77777777" w:rsidR="008F4F71" w:rsidRDefault="008F4F71">
            <w:r>
              <w:t>Руководитель: Миридонова Анна Валерьевна</w:t>
            </w:r>
          </w:p>
          <w:p w14:paraId="4CE7D68A" w14:textId="77777777" w:rsidR="008F4F71" w:rsidRDefault="008F4F71">
            <w:r>
              <w:t xml:space="preserve"> тел: +7(342)257-57-62</w:t>
            </w:r>
          </w:p>
          <w:p w14:paraId="751E563A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F711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034B11A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FD55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96F3" w14:textId="77777777"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9F6D" w14:textId="77777777"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E672" w14:textId="77777777" w:rsidR="008F4F71" w:rsidRDefault="008F4F71">
            <w:r>
              <w:t>Руководитель: Стеблянская Яна Валерьевна</w:t>
            </w:r>
          </w:p>
          <w:p w14:paraId="1333990E" w14:textId="77777777" w:rsidR="008F4F71" w:rsidRDefault="008F4F71">
            <w:r>
              <w:t xml:space="preserve"> тел: +7(8772)52-51-09</w:t>
            </w:r>
          </w:p>
          <w:p w14:paraId="3D83684E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758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55E50D8C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D5BE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7C59" w14:textId="77777777"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052A" w14:textId="77777777" w:rsidR="008F4F71" w:rsidRDefault="008F4F71">
            <w:r>
              <w:t>344010, Ростовская обл., г.Ростов-на-Дону,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D61B" w14:textId="77777777" w:rsidR="008F4F71" w:rsidRDefault="008F4F71">
            <w:r>
              <w:t>Руководитель: Карамушка Людмила Владимировна</w:t>
            </w:r>
          </w:p>
          <w:p w14:paraId="54D185FA" w14:textId="77777777" w:rsidR="008F4F71" w:rsidRDefault="008F4F71">
            <w:r>
              <w:t xml:space="preserve"> тел: +7(863)232-57-69</w:t>
            </w:r>
          </w:p>
          <w:p w14:paraId="050D9C32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CB81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7D676271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8D19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DEBC" w14:textId="77777777"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A64B" w14:textId="77777777"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5679" w14:textId="77777777" w:rsidR="008F4F71" w:rsidRDefault="008F4F71">
            <w:r>
              <w:t>Руководитель: Сахно Ольга Александровна</w:t>
            </w:r>
          </w:p>
          <w:p w14:paraId="76F947E1" w14:textId="77777777" w:rsidR="008F4F71" w:rsidRDefault="008F4F71">
            <w:r>
              <w:t xml:space="preserve"> тел: +7(4242)72-62-43</w:t>
            </w:r>
          </w:p>
          <w:p w14:paraId="54478078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4DA4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7D6AE8DD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8F67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09C1" w14:textId="77777777"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18D1" w14:textId="77777777" w:rsidR="008F4F71" w:rsidRDefault="008F4F71">
            <w:r>
              <w:t>197342, г. Санкт-Петербург, ул. Белоостровская,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E364" w14:textId="77777777" w:rsidR="008F4F71" w:rsidRDefault="008F4F71">
            <w:r>
              <w:t>Руководитель: Чураков Дмитрий Николаевич</w:t>
            </w:r>
          </w:p>
          <w:p w14:paraId="36994886" w14:textId="77777777" w:rsidR="008F4F71" w:rsidRDefault="008F4F71">
            <w:r>
              <w:t xml:space="preserve"> тел: +7(812)380-66-01/02/03</w:t>
            </w:r>
          </w:p>
          <w:p w14:paraId="31800450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3D6B" w14:textId="77777777" w:rsidR="008F4F71" w:rsidRDefault="008F4F71">
            <w:r>
              <w:t xml:space="preserve">р/с 40701810280050000001 </w:t>
            </w:r>
            <w:r>
              <w:br/>
              <w:t>в Филиал ОПЕРУ Банк ВТБ (ПАО) г.Москва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14:paraId="76DC0A0C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72EE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C5B0" w14:textId="77777777"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D7BE" w14:textId="77777777"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4F97" w14:textId="77777777" w:rsidR="008F4F71" w:rsidRDefault="008F4F71">
            <w:r>
              <w:t>Руководитель: Бышевский Александр Геннадьевич</w:t>
            </w:r>
          </w:p>
          <w:p w14:paraId="43503D34" w14:textId="77777777" w:rsidR="008F4F71" w:rsidRDefault="008F4F71">
            <w:r>
              <w:t xml:space="preserve"> тел: +7(4812)38-31-12</w:t>
            </w:r>
          </w:p>
          <w:p w14:paraId="7848DC90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7700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38AF7F60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6066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1493" w14:textId="77777777"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3E6A" w14:textId="77777777" w:rsidR="008F4F71" w:rsidRDefault="008F4F71">
            <w: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61BF" w14:textId="77777777" w:rsidR="008F4F71" w:rsidRDefault="008F4F71">
            <w:r>
              <w:t>Руководитель: Пугачев Александр Владимирович</w:t>
            </w:r>
          </w:p>
          <w:p w14:paraId="02E48BF8" w14:textId="77777777" w:rsidR="008F4F71" w:rsidRDefault="008F4F71">
            <w:r>
              <w:t xml:space="preserve"> тел: +7(862)264-81-85</w:t>
            </w:r>
          </w:p>
          <w:p w14:paraId="14DA69AF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2815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B8F94EF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663C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D5E6" w14:textId="77777777" w:rsidR="008F4F71" w:rsidRDefault="008F4F71">
            <w:r>
              <w:t>Филиал «Стабильность» АО ВТБ Регистратор в г.Саратове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CB0B" w14:textId="77777777" w:rsidR="008F4F71" w:rsidRDefault="008F4F71">
            <w: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53D1" w14:textId="77777777" w:rsidR="008F4F71" w:rsidRDefault="008F4F71">
            <w:r>
              <w:t>Руководитель: Плотников Артем Сергеевич</w:t>
            </w:r>
          </w:p>
          <w:p w14:paraId="3FC44547" w14:textId="77777777" w:rsidR="008F4F71" w:rsidRDefault="008F4F71">
            <w:r>
              <w:t xml:space="preserve"> тел: +7(8452)57-29-30</w:t>
            </w:r>
          </w:p>
          <w:p w14:paraId="67A29227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C871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5C50E8A5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4E4C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794D" w14:textId="77777777"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4196" w14:textId="77777777"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DD54" w14:textId="77777777" w:rsidR="008F4F71" w:rsidRDefault="008F4F71">
            <w:r>
              <w:t xml:space="preserve">Руководитель: </w:t>
            </w:r>
            <w:r w:rsidR="0028378C">
              <w:t>Максименков Никита Валерьевич</w:t>
            </w:r>
          </w:p>
          <w:p w14:paraId="0F2A9E16" w14:textId="77777777" w:rsidR="008F4F71" w:rsidRDefault="008F4F71">
            <w:r>
              <w:t xml:space="preserve"> тел: +7(8652)56-28-84</w:t>
            </w:r>
          </w:p>
          <w:p w14:paraId="70FF58CD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B420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616BF4D0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E48D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A32" w14:textId="77777777"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2A1D" w14:textId="77777777" w:rsidR="008F4F71" w:rsidRDefault="008F4F71">
            <w: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6E3B" w14:textId="77777777" w:rsidR="008F4F71" w:rsidRDefault="008F4F71">
            <w:r>
              <w:t>Руководитель: Сергейчик Сергей Иванович</w:t>
            </w:r>
          </w:p>
          <w:p w14:paraId="1E40A327" w14:textId="77777777" w:rsidR="008F4F71" w:rsidRDefault="008F4F71">
            <w:r>
              <w:t xml:space="preserve"> тел: +7(3822)52-63-20</w:t>
            </w:r>
          </w:p>
          <w:p w14:paraId="30BFE137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D0D9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4868C6EA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C38E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D8F5" w14:textId="77777777"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F596" w14:textId="77777777" w:rsidR="008F4F71" w:rsidRDefault="008F4F71">
            <w:r>
              <w:t>445051, Самарская обл., г. Тольятти, Автозаводский район, ул. Фрунзе, д. 8,</w:t>
            </w:r>
          </w:p>
          <w:p w14:paraId="017E5962" w14:textId="77777777"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A891" w14:textId="77777777" w:rsidR="008F4F71" w:rsidRDefault="008F4F71">
            <w:r>
              <w:t>Руководитель: Сульетова Татьяна Владимировна</w:t>
            </w:r>
          </w:p>
          <w:p w14:paraId="5D4AA3B5" w14:textId="77777777" w:rsidR="008F4F71" w:rsidRDefault="008F4F71">
            <w:r>
              <w:t xml:space="preserve"> тел: +7(8482)555-240</w:t>
            </w:r>
          </w:p>
          <w:p w14:paraId="137744AD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663B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500DF1BB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E4E8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99B0" w14:textId="77777777"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9CB9" w14:textId="77777777"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505B" w14:textId="77777777" w:rsidR="008F4F71" w:rsidRDefault="008F4F71">
            <w:r>
              <w:t>Руководитель: Алексеева Юлия Андреевна</w:t>
            </w:r>
          </w:p>
          <w:p w14:paraId="61658328" w14:textId="77777777" w:rsidR="008F4F71" w:rsidRDefault="008F4F71">
            <w:r>
              <w:t xml:space="preserve"> тел: +7(345)235-37-62</w:t>
            </w:r>
          </w:p>
          <w:p w14:paraId="0E65760B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35AC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BBB4599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8281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541A" w14:textId="77777777"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16A1" w14:textId="77777777"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E645" w14:textId="77777777" w:rsidR="008F4F71" w:rsidRDefault="008F4F71">
            <w:r>
              <w:t>Руководитель: Шабалина Венера Римовна</w:t>
            </w:r>
          </w:p>
          <w:p w14:paraId="5493D65B" w14:textId="77777777" w:rsidR="008F4F71" w:rsidRDefault="008F4F71">
            <w:r>
              <w:t xml:space="preserve"> тел: +7(347)238-33-95</w:t>
            </w:r>
          </w:p>
          <w:p w14:paraId="46935379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30CF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C48CF30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D499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DF80" w14:textId="77777777"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1D40" w14:textId="77777777"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DB5E" w14:textId="77777777" w:rsidR="008F4F71" w:rsidRDefault="008F4F71">
            <w:r>
              <w:t>Руководитель: Букреева Юлия Леонидовна</w:t>
            </w:r>
          </w:p>
          <w:p w14:paraId="08468B0E" w14:textId="77777777" w:rsidR="008F4F71" w:rsidRDefault="008F4F71">
            <w:r>
              <w:t xml:space="preserve"> тел: +7(351)778-02-25</w:t>
            </w:r>
          </w:p>
          <w:p w14:paraId="15514CC3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A2EA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4A1BBCC4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38BC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4509" w14:textId="77777777"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41B7" w14:textId="77777777" w:rsidR="008F4F71" w:rsidRDefault="008F4F71">
            <w:r>
              <w:t>369000, Карачаево-Черкесская Республика, г.Черкесск,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CA5F" w14:textId="77777777" w:rsidR="008F4F71" w:rsidRDefault="008F4F71">
            <w:r>
              <w:t>Руководитель: Денисова Валентина Алексеевна</w:t>
            </w:r>
          </w:p>
          <w:p w14:paraId="41B05D87" w14:textId="77777777" w:rsidR="008F4F71" w:rsidRDefault="008F4F71">
            <w:r>
              <w:t xml:space="preserve"> тел: +7(8782)26-75-96</w:t>
            </w:r>
          </w:p>
          <w:p w14:paraId="2600D4AB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68AF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3C200EC7" w14:textId="77777777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9813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E7D2" w14:textId="77777777"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31BE" w14:textId="77777777"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0051" w14:textId="77777777" w:rsidR="008F4F71" w:rsidRDefault="008F4F71">
            <w:r>
              <w:t>Руководитель: Гильджирова Елена Владимировна</w:t>
            </w:r>
          </w:p>
          <w:p w14:paraId="4EF30967" w14:textId="77777777" w:rsidR="008F4F71" w:rsidRDefault="008F4F71">
            <w:r>
              <w:t xml:space="preserve"> тел: +7(84722)6-56-92</w:t>
            </w:r>
          </w:p>
          <w:p w14:paraId="5CBC966C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9D8D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3DA7CFFB" w14:textId="77777777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B8FE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B3CE" w14:textId="77777777"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9CE8" w14:textId="77777777" w:rsidR="008F4F71" w:rsidRDefault="008F4F71">
            <w: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5D87" w14:textId="77777777" w:rsidR="008F4F71" w:rsidRDefault="008F4F71">
            <w:r>
              <w:t xml:space="preserve">Руководитель: </w:t>
            </w:r>
            <w:r w:rsidR="0028378C">
              <w:t>Саввинова Сардана Игнатьевна</w:t>
            </w:r>
          </w:p>
          <w:p w14:paraId="4DFAD796" w14:textId="77777777" w:rsidR="008F4F71" w:rsidRDefault="008F4F71">
            <w:r>
              <w:t xml:space="preserve"> тел: +7(4112) 32-02-62</w:t>
            </w:r>
          </w:p>
          <w:p w14:paraId="2B2D83A3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DE82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0FC6DC5E" w14:textId="77777777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B735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6317" w14:textId="77777777"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4658" w14:textId="77777777"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6168" w14:textId="77777777" w:rsidR="008F4F71" w:rsidRDefault="008F4F71">
            <w:r>
              <w:t>Руководитель: Гайош Татьяна Вячеславовна</w:t>
            </w:r>
          </w:p>
          <w:p w14:paraId="271D988B" w14:textId="77777777" w:rsidR="008F4F71" w:rsidRDefault="008F4F71">
            <w:r>
              <w:t xml:space="preserve"> тел: +7(4852)59-45-99</w:t>
            </w:r>
          </w:p>
          <w:p w14:paraId="3571C418" w14:textId="77777777"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9E04" w14:textId="77777777"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32E7B5CA" w14:textId="77777777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BE9D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7D47" w14:textId="77777777"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EA61" w14:textId="77777777" w:rsidR="008F4F71" w:rsidRPr="0019260F" w:rsidRDefault="008F4F71" w:rsidP="008F4F71">
            <w:r w:rsidRPr="0019260F">
              <w:t>183038, Мурманская обл., г. Мурманск, пр. Ленина, д.82</w:t>
            </w:r>
          </w:p>
          <w:p w14:paraId="69BB600E" w14:textId="77777777"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EA9A" w14:textId="77777777"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14:paraId="2514F6E8" w14:textId="77777777"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14:paraId="3050D768" w14:textId="77777777"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824E" w14:textId="77777777"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14:paraId="2F52DDD2" w14:textId="77777777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DCD9" w14:textId="77777777"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6232" w14:textId="77777777"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11A0" w14:textId="77777777"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EB89" w14:textId="77777777"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14:paraId="172ABA64" w14:textId="77777777"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14:paraId="5D3D5D14" w14:textId="77777777"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E70" w14:textId="77777777"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14:paraId="19147E6F" w14:textId="77777777" w:rsidR="008F4F71" w:rsidRDefault="008F4F71" w:rsidP="008F4F71"/>
    <w:p w14:paraId="42432431" w14:textId="77777777"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</w:t>
      </w:r>
      <w:r>
        <w:lastRenderedPageBreak/>
        <w:t xml:space="preserve">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14:paraId="24D04AA9" w14:textId="77777777" w:rsidR="008F4F71" w:rsidRDefault="008F4F71" w:rsidP="008F4F71"/>
    <w:p w14:paraId="65CD0D95" w14:textId="77777777" w:rsidR="008F4F71" w:rsidRDefault="008F4F71" w:rsidP="008F4F71"/>
    <w:p w14:paraId="068F0551" w14:textId="77777777" w:rsidR="008F4F71" w:rsidRDefault="008F4F71" w:rsidP="008F4F71"/>
    <w:p w14:paraId="37CBB564" w14:textId="77777777" w:rsidR="008F4F71" w:rsidRPr="002858D9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sectPr w:rsidR="008F4F71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4AD71" w14:textId="77777777" w:rsidR="00D61326" w:rsidRDefault="00D61326">
      <w:r>
        <w:separator/>
      </w:r>
    </w:p>
  </w:endnote>
  <w:endnote w:type="continuationSeparator" w:id="0">
    <w:p w14:paraId="7F9B4E1E" w14:textId="77777777" w:rsidR="00D61326" w:rsidRDefault="00D6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3E1F" w14:textId="77777777" w:rsidR="00345043" w:rsidRDefault="00345043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Pr="00F52311">
      <w:rPr>
        <w:rStyle w:val="ae"/>
        <w:rFonts w:ascii="Arial" w:hAnsi="Arial" w:cs="Arial"/>
        <w:sz w:val="20"/>
        <w:szCs w:val="20"/>
      </w:rPr>
      <w:fldChar w:fldCharType="separate"/>
    </w:r>
    <w:r w:rsidR="00130AE8">
      <w:rPr>
        <w:rStyle w:val="ae"/>
        <w:rFonts w:ascii="Arial" w:hAnsi="Arial" w:cs="Arial"/>
        <w:noProof/>
        <w:sz w:val="20"/>
        <w:szCs w:val="20"/>
      </w:rPr>
      <w:t>4</w:t>
    </w:r>
    <w:r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27E7" w14:textId="77777777" w:rsidR="00D61326" w:rsidRDefault="00D61326">
      <w:r>
        <w:separator/>
      </w:r>
    </w:p>
  </w:footnote>
  <w:footnote w:type="continuationSeparator" w:id="0">
    <w:p w14:paraId="2E57A449" w14:textId="77777777" w:rsidR="00D61326" w:rsidRDefault="00D6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87BD8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1326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31794"/>
  <w15:docId w15:val="{C07D1C82-E9D9-498E-8FAA-9321C3F7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mpany@zao-s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-rn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r@vtbre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ostatu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D7CFD-1579-4516-8315-EEB5F1BB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3538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23658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Надежда И. Кравченко</cp:lastModifiedBy>
  <cp:revision>5</cp:revision>
  <cp:lastPrinted>2020-02-11T14:34:00Z</cp:lastPrinted>
  <dcterms:created xsi:type="dcterms:W3CDTF">2021-04-30T14:16:00Z</dcterms:created>
  <dcterms:modified xsi:type="dcterms:W3CDTF">2021-05-24T11:29:00Z</dcterms:modified>
</cp:coreProperties>
</file>